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9F9B8" w14:textId="2924CEBB" w:rsidR="00E93460" w:rsidRPr="00C3659B" w:rsidRDefault="003251EF" w:rsidP="001B7C3F">
      <w:pPr>
        <w:jc w:val="right"/>
      </w:pPr>
      <w:ins w:id="0" w:author="Terry Carrera" w:date="2021-07-14T07:46:00Z"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041BAA63" wp14:editId="5B6C3695">
              <wp:simplePos x="0" y="0"/>
              <wp:positionH relativeFrom="column">
                <wp:posOffset>4667250</wp:posOffset>
              </wp:positionH>
              <wp:positionV relativeFrom="paragraph">
                <wp:posOffset>-400050</wp:posOffset>
              </wp:positionV>
              <wp:extent cx="1581150" cy="1216269"/>
              <wp:effectExtent l="0" t="0" r="0" b="3175"/>
              <wp:wrapNone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600px-Yes_Check_Circle.svg[1].png"/>
                      <pic:cNvPicPr/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81150" cy="121626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ins>
    </w:p>
    <w:p w14:paraId="6BDDCCA0" w14:textId="77777777" w:rsidR="000B1B6A" w:rsidRPr="00C3659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37000C96" w14:textId="77777777" w:rsidR="000B1B6A" w:rsidRPr="00C3659B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C3659B">
        <w:rPr>
          <w:noProof/>
        </w:rPr>
        <w:drawing>
          <wp:inline distT="0" distB="0" distL="0" distR="0" wp14:anchorId="5FE55B59" wp14:editId="7CEE48FC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051EF" w14:textId="77777777" w:rsidR="002767BD" w:rsidRDefault="002767BD" w:rsidP="004E452E">
      <w:pPr>
        <w:jc w:val="center"/>
        <w:rPr>
          <w:rFonts w:ascii="Times New Roman" w:hAnsi="Times New Roman" w:cs="Times New Roman"/>
          <w:b/>
          <w:sz w:val="72"/>
        </w:rPr>
      </w:pPr>
      <w:bookmarkStart w:id="1" w:name="_GoBack"/>
      <w:bookmarkEnd w:id="1"/>
    </w:p>
    <w:p w14:paraId="624F32E9" w14:textId="4FB7EB69" w:rsidR="004E452E" w:rsidRPr="00C3659B" w:rsidRDefault="00C20F7C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DIGITAL MEDIA PRODUCTION</w:t>
      </w:r>
    </w:p>
    <w:p w14:paraId="1360FAC6" w14:textId="669964BA" w:rsidR="005A4F28" w:rsidRPr="00C3659B" w:rsidRDefault="00FF5550" w:rsidP="005A4F28">
      <w:pPr>
        <w:jc w:val="center"/>
        <w:rPr>
          <w:rFonts w:ascii="Times New Roman" w:hAnsi="Times New Roman" w:cs="Times New Roman"/>
          <w:sz w:val="72"/>
        </w:rPr>
      </w:pPr>
      <w:r w:rsidRPr="00C3659B">
        <w:rPr>
          <w:rFonts w:ascii="Times New Roman" w:hAnsi="Times New Roman" w:cs="Times New Roman"/>
          <w:sz w:val="72"/>
        </w:rPr>
        <w:t>(</w:t>
      </w:r>
      <w:r w:rsidR="002767BD">
        <w:rPr>
          <w:rFonts w:ascii="Times New Roman" w:hAnsi="Times New Roman" w:cs="Times New Roman"/>
          <w:sz w:val="72"/>
        </w:rPr>
        <w:t>4</w:t>
      </w:r>
      <w:r w:rsidR="00C20F7C">
        <w:rPr>
          <w:rFonts w:ascii="Times New Roman" w:hAnsi="Times New Roman" w:cs="Times New Roman"/>
          <w:sz w:val="72"/>
        </w:rPr>
        <w:t>2</w:t>
      </w:r>
      <w:r w:rsidR="002767BD">
        <w:rPr>
          <w:rFonts w:ascii="Times New Roman" w:hAnsi="Times New Roman" w:cs="Times New Roman"/>
          <w:sz w:val="72"/>
        </w:rPr>
        <w:t>0</w:t>
      </w:r>
      <w:r w:rsidRPr="00C3659B">
        <w:rPr>
          <w:rFonts w:ascii="Times New Roman" w:hAnsi="Times New Roman" w:cs="Times New Roman"/>
          <w:sz w:val="72"/>
        </w:rPr>
        <w:t>)</w:t>
      </w:r>
    </w:p>
    <w:p w14:paraId="66CA4D1D" w14:textId="77777777" w:rsidR="003251EF" w:rsidRDefault="003251EF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0A814783" w14:textId="258E7FD1" w:rsidR="001A2C02" w:rsidRPr="00C3659B" w:rsidRDefault="002767BD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C3659B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3251EF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1CA12E4E" w14:textId="77777777" w:rsidR="001A2C02" w:rsidRPr="00C3659B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7B4E77D4" w14:textId="77777777" w:rsidR="001A2C02" w:rsidRPr="00C3659B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618E129" w14:textId="77777777" w:rsidR="001A2C02" w:rsidRPr="00C3659B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382A7E1" w14:textId="77777777" w:rsidR="000B1B6A" w:rsidRPr="00C3659B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66F2F3D" w14:textId="06F248EC" w:rsidR="00FF5550" w:rsidRDefault="00FF5550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7E4432E" w14:textId="58257E5F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16DD922" w14:textId="5E2FB6EE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789B089" w14:textId="69E10E9A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9FA1994" w14:textId="0AB44897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1518C37" w14:textId="2D34C036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BBEA0D2" w14:textId="6664F8A1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AA3365E" w14:textId="77777777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7215AED" w14:textId="4DF68C9A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67CC092" w14:textId="6FCD75CD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F5E3C7C" w14:textId="0D434634" w:rsidR="002767BD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40604C8" w14:textId="77777777" w:rsidR="003251EF" w:rsidRPr="003251EF" w:rsidRDefault="003251EF" w:rsidP="003251EF">
      <w:pPr>
        <w:spacing w:before="183" w:after="0" w:line="240" w:lineRule="auto"/>
        <w:ind w:left="120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3251EF">
        <w:rPr>
          <w:rFonts w:ascii="Times New Roman" w:eastAsia="Times New Roman" w:hAnsi="Times New Roman" w:cs="Times New Roman"/>
          <w:b/>
          <w:bCs/>
          <w:color w:val="000000"/>
          <w:sz w:val="24"/>
        </w:rPr>
        <w:t>Description</w:t>
      </w:r>
    </w:p>
    <w:p w14:paraId="45F23B68" w14:textId="77777777" w:rsidR="003251EF" w:rsidRPr="003251EF" w:rsidRDefault="003251EF" w:rsidP="003251EF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4"/>
        </w:rPr>
      </w:pPr>
      <w:r w:rsidRPr="003251EF">
        <w:rPr>
          <w:rFonts w:ascii="Times New Roman" w:eastAsia="Times New Roman" w:hAnsi="Times New Roman" w:cs="Times New Roman"/>
          <w:color w:val="000000"/>
          <w:sz w:val="24"/>
        </w:rPr>
        <w:t>Create a one to two (1:00-2:00) minute digital media production based on the assigned topic.</w:t>
      </w:r>
    </w:p>
    <w:p w14:paraId="218A7626" w14:textId="77777777" w:rsidR="003251EF" w:rsidRPr="003251EF" w:rsidRDefault="003251EF" w:rsidP="003251EF">
      <w:pPr>
        <w:spacing w:before="184" w:after="0" w:line="240" w:lineRule="auto"/>
        <w:ind w:left="119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3251EF">
        <w:rPr>
          <w:rFonts w:ascii="Times New Roman" w:eastAsia="Times New Roman" w:hAnsi="Times New Roman" w:cs="Times New Roman"/>
          <w:b/>
          <w:bCs/>
          <w:color w:val="000000"/>
          <w:sz w:val="24"/>
        </w:rPr>
        <w:t>Topic</w:t>
      </w:r>
    </w:p>
    <w:p w14:paraId="57E352B7" w14:textId="21A7AEBF" w:rsidR="003251EF" w:rsidRPr="003251EF" w:rsidRDefault="003251EF" w:rsidP="003251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 w:rsidRPr="003251EF">
        <w:rPr>
          <w:rFonts w:ascii="Times New Roman" w:eastAsia="Times New Roman" w:hAnsi="Times New Roman" w:cs="Times New Roman"/>
          <w:color w:val="000000"/>
          <w:sz w:val="24"/>
        </w:rPr>
        <w:t>Create a 1-2 minute video unboxing, using and reviewing a new tech tool or item. </w:t>
      </w:r>
    </w:p>
    <w:p w14:paraId="46E91830" w14:textId="77777777" w:rsidR="003251EF" w:rsidRPr="003251EF" w:rsidRDefault="003251EF" w:rsidP="003251EF">
      <w:pPr>
        <w:spacing w:after="0" w:line="240" w:lineRule="auto"/>
        <w:ind w:left="119"/>
        <w:rPr>
          <w:rFonts w:ascii="Times New Roman" w:eastAsia="Times New Roman" w:hAnsi="Times New Roman" w:cs="Times New Roman"/>
          <w:sz w:val="28"/>
          <w:szCs w:val="24"/>
        </w:rPr>
      </w:pPr>
      <w:r w:rsidRPr="003251EF">
        <w:rPr>
          <w:rFonts w:ascii="Times New Roman" w:eastAsia="Times New Roman" w:hAnsi="Times New Roman" w:cs="Times New Roman"/>
          <w:color w:val="000000"/>
          <w:sz w:val="24"/>
        </w:rPr>
        <w:t xml:space="preserve">Members who do </w:t>
      </w:r>
      <w:r w:rsidRPr="003251EF">
        <w:rPr>
          <w:rFonts w:ascii="Times New Roman" w:eastAsia="Times New Roman" w:hAnsi="Times New Roman" w:cs="Times New Roman"/>
          <w:i/>
          <w:iCs/>
          <w:color w:val="000000"/>
          <w:sz w:val="24"/>
        </w:rPr>
        <w:t xml:space="preserve">not </w:t>
      </w:r>
      <w:r w:rsidRPr="003251EF">
        <w:rPr>
          <w:rFonts w:ascii="Times New Roman" w:eastAsia="Times New Roman" w:hAnsi="Times New Roman" w:cs="Times New Roman"/>
          <w:color w:val="000000"/>
          <w:sz w:val="24"/>
        </w:rPr>
        <w:t xml:space="preserve">submit an entry following this topic will be </w:t>
      </w:r>
      <w:r w:rsidRPr="003251EF">
        <w:rPr>
          <w:rFonts w:ascii="Times New Roman" w:eastAsia="Times New Roman" w:hAnsi="Times New Roman" w:cs="Times New Roman"/>
          <w:i/>
          <w:iCs/>
          <w:color w:val="000000"/>
          <w:sz w:val="24"/>
        </w:rPr>
        <w:t>disqualified</w:t>
      </w:r>
      <w:r w:rsidRPr="003251EF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64A09FD4" w14:textId="77777777" w:rsidR="00C20F7C" w:rsidRPr="003251EF" w:rsidRDefault="00C20F7C" w:rsidP="00C20F7C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mallCaps/>
          <w:sz w:val="28"/>
          <w:szCs w:val="24"/>
          <w:u w:val="single"/>
        </w:rPr>
      </w:pPr>
    </w:p>
    <w:p w14:paraId="0120647B" w14:textId="5C1D2A9F" w:rsidR="00C20F7C" w:rsidRPr="00C20F7C" w:rsidRDefault="00C20F7C" w:rsidP="00C20F7C">
      <w:pPr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t>J</w:t>
      </w:r>
      <w:r w:rsidRPr="00C20F7C">
        <w:rPr>
          <w:rFonts w:ascii="Times New Roman" w:hAnsi="Times New Roman" w:cs="Times New Roman"/>
          <w:b/>
          <w:noProof/>
          <w:sz w:val="24"/>
          <w:szCs w:val="24"/>
          <w:u w:val="single"/>
        </w:rPr>
        <w:t>udging</w:t>
      </w: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 P</w:t>
      </w:r>
      <w:r w:rsidRPr="00C20F7C">
        <w:rPr>
          <w:rFonts w:ascii="Times New Roman" w:hAnsi="Times New Roman" w:cs="Times New Roman"/>
          <w:b/>
          <w:noProof/>
          <w:sz w:val="24"/>
          <w:szCs w:val="24"/>
          <w:u w:val="single"/>
        </w:rPr>
        <w:t>rocedure</w:t>
      </w: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t>:</w:t>
      </w:r>
    </w:p>
    <w:p w14:paraId="7D858AFE" w14:textId="77777777" w:rsidR="00C20F7C" w:rsidRPr="00C20F7C" w:rsidRDefault="00C20F7C" w:rsidP="00C20F7C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As a team of judges, formulate two to three questions to ask at the conclusion of the presentation.  Be sure to ask the same questions of each contestant.</w:t>
      </w:r>
    </w:p>
    <w:p w14:paraId="07323F71" w14:textId="77777777" w:rsidR="00C20F7C" w:rsidRPr="00C20F7C" w:rsidRDefault="00C20F7C" w:rsidP="00C20F7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Contestants will present before a panel of judges and timekeeper.</w:t>
      </w:r>
    </w:p>
    <w:p w14:paraId="2DB88D9F" w14:textId="77777777" w:rsidR="00C20F7C" w:rsidRPr="00C20F7C" w:rsidRDefault="00C20F7C" w:rsidP="00C20F7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The length of set-up/wrap-up will be no more than three (3) minutes.</w:t>
      </w:r>
    </w:p>
    <w:p w14:paraId="1C1DCFC0" w14:textId="77777777" w:rsidR="00C20F7C" w:rsidRPr="00C20F7C" w:rsidRDefault="00C20F7C" w:rsidP="00C20F7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The presentation will be no more than ten (10) minutes, which includes one-to-two (1:00-2:00) minute demonstration of digital media production; followed by judges’ questions not to exceed five (5) minutes.</w:t>
      </w:r>
    </w:p>
    <w:p w14:paraId="3EB7BB10" w14:textId="77777777" w:rsidR="00C20F7C" w:rsidRPr="00C20F7C" w:rsidRDefault="00C20F7C" w:rsidP="00C20F7C">
      <w:pPr>
        <w:widowControl w:val="0"/>
        <w:numPr>
          <w:ilvl w:val="0"/>
          <w:numId w:val="6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Excuse contestants upon completion of judges’ questions.</w:t>
      </w:r>
    </w:p>
    <w:p w14:paraId="29902523" w14:textId="77777777" w:rsidR="00C20F7C" w:rsidRPr="00C20F7C" w:rsidRDefault="00C20F7C" w:rsidP="00C20F7C">
      <w:pPr>
        <w:widowControl w:val="0"/>
        <w:numPr>
          <w:ilvl w:val="0"/>
          <w:numId w:val="5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b/>
          <w:sz w:val="24"/>
          <w:szCs w:val="24"/>
        </w:rPr>
        <w:t>There can be no ties in the top ten (10) contestants.</w:t>
      </w:r>
      <w:r w:rsidRPr="00C20F7C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19ED7EC4" w14:textId="77777777" w:rsidR="00C20F7C" w:rsidRPr="00C20F7C" w:rsidRDefault="00C20F7C" w:rsidP="00C20F7C">
      <w:pPr>
        <w:numPr>
          <w:ilvl w:val="0"/>
          <w:numId w:val="5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4724F0E1" w14:textId="77777777" w:rsidR="00C20F7C" w:rsidRPr="00C20F7C" w:rsidRDefault="00C20F7C" w:rsidP="00C20F7C">
      <w:pPr>
        <w:widowControl w:val="0"/>
        <w:numPr>
          <w:ilvl w:val="0"/>
          <w:numId w:val="5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6F39D31C" w14:textId="77777777" w:rsidR="00C20F7C" w:rsidRPr="00C20F7C" w:rsidRDefault="00C20F7C" w:rsidP="00C20F7C">
      <w:pPr>
        <w:widowControl w:val="0"/>
        <w:numPr>
          <w:ilvl w:val="0"/>
          <w:numId w:val="5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Give administrator all Judges’ Rating Sheets, Judge Evaluation Sheets and contest materials.</w:t>
      </w:r>
    </w:p>
    <w:p w14:paraId="1864BE2E" w14:textId="77777777" w:rsidR="00C20F7C" w:rsidRPr="00C20F7C" w:rsidRDefault="00C20F7C" w:rsidP="00C20F7C">
      <w:pPr>
        <w:widowControl w:val="0"/>
        <w:numPr>
          <w:ilvl w:val="0"/>
          <w:numId w:val="5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6BE0987D" w14:textId="4BE25F8A" w:rsidR="00C20F7C" w:rsidRDefault="00C20F7C" w:rsidP="00C20F7C">
      <w:pPr>
        <w:widowControl w:val="0"/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6780846" w14:textId="2CFDF053" w:rsidR="00C20F7C" w:rsidRPr="00C20F7C" w:rsidRDefault="00C20F7C" w:rsidP="00C20F7C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t xml:space="preserve">Sample Questions: </w:t>
      </w:r>
    </w:p>
    <w:p w14:paraId="08A49195" w14:textId="77777777" w:rsidR="00C20F7C" w:rsidRPr="00C20F7C" w:rsidRDefault="00C20F7C" w:rsidP="00C20F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What challenges did you face when creating this project?</w:t>
      </w:r>
    </w:p>
    <w:p w14:paraId="2C71A578" w14:textId="77777777" w:rsidR="00C20F7C" w:rsidRPr="00C20F7C" w:rsidRDefault="00C20F7C" w:rsidP="00C20F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What research did you conduct prior to creating your design?</w:t>
      </w:r>
    </w:p>
    <w:p w14:paraId="1EE5CA1B" w14:textId="77777777" w:rsidR="00C20F7C" w:rsidRPr="00C20F7C" w:rsidRDefault="00C20F7C" w:rsidP="00C20F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Why did you choose the software you used for this project?</w:t>
      </w:r>
    </w:p>
    <w:p w14:paraId="70873BA8" w14:textId="77777777" w:rsidR="00C20F7C" w:rsidRPr="00C20F7C" w:rsidRDefault="00C20F7C" w:rsidP="00C20F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 xml:space="preserve">What is the main message of your video that you want your target audience to walk away with? </w:t>
      </w:r>
    </w:p>
    <w:p w14:paraId="0F0891AC" w14:textId="77777777" w:rsidR="00C20F7C" w:rsidRPr="00C20F7C" w:rsidRDefault="00C20F7C" w:rsidP="00C20F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Why did you choose to tell your message in that tone or style?</w:t>
      </w:r>
    </w:p>
    <w:p w14:paraId="56C92DDA" w14:textId="5D5CD04D" w:rsidR="00C20F7C" w:rsidRPr="00C20F7C" w:rsidRDefault="00C20F7C" w:rsidP="00C20F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What part of this project are you the proudest of?</w:t>
      </w:r>
    </w:p>
    <w:p w14:paraId="7EF0F123" w14:textId="77777777" w:rsidR="00C20F7C" w:rsidRPr="00C20F7C" w:rsidRDefault="00C20F7C" w:rsidP="00C20F7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sz w:val="24"/>
          <w:szCs w:val="24"/>
        </w:rPr>
        <w:t>What problem solving skills did you apply in this event?</w:t>
      </w:r>
    </w:p>
    <w:p w14:paraId="7B0DBE3C" w14:textId="77777777" w:rsidR="00C20F7C" w:rsidRDefault="00C20F7C" w:rsidP="00C20F7C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46F2F1" w14:textId="0DA3FAC6" w:rsidR="00C20F7C" w:rsidRPr="00C20F7C" w:rsidRDefault="00C20F7C" w:rsidP="00C20F7C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  <w:rPr>
          <w:rFonts w:ascii="Times New Roman" w:hAnsi="Times New Roman" w:cs="Times New Roman"/>
          <w:sz w:val="24"/>
          <w:szCs w:val="24"/>
        </w:rPr>
      </w:pPr>
      <w:r w:rsidRPr="00C20F7C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68E8F4C2" w14:textId="22870841" w:rsidR="002767BD" w:rsidRPr="00C20F7C" w:rsidRDefault="002767BD" w:rsidP="00770C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767BD" w:rsidRPr="00C20F7C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BB8D4" w14:textId="77777777" w:rsidR="002A7B9E" w:rsidRDefault="002A7B9E" w:rsidP="004E452E">
      <w:pPr>
        <w:spacing w:after="0" w:line="240" w:lineRule="auto"/>
      </w:pPr>
      <w:r>
        <w:separator/>
      </w:r>
    </w:p>
  </w:endnote>
  <w:endnote w:type="continuationSeparator" w:id="0">
    <w:p w14:paraId="018F5CCC" w14:textId="77777777" w:rsidR="002A7B9E" w:rsidRDefault="002A7B9E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22B0D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2CC733F0" wp14:editId="7120595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61BFA4" w14:textId="77777777" w:rsidR="002A7B9E" w:rsidRDefault="002A7B9E" w:rsidP="004E452E">
      <w:pPr>
        <w:spacing w:after="0" w:line="240" w:lineRule="auto"/>
      </w:pPr>
      <w:r>
        <w:separator/>
      </w:r>
    </w:p>
  </w:footnote>
  <w:footnote w:type="continuationSeparator" w:id="0">
    <w:p w14:paraId="192D06FF" w14:textId="77777777" w:rsidR="002A7B9E" w:rsidRDefault="002A7B9E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D6C18" w14:textId="5AE0DE50" w:rsidR="004E452E" w:rsidRPr="00FF5550" w:rsidRDefault="00C20F7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DIGITAL MEDIA PRODUCTION</w:t>
    </w:r>
  </w:p>
  <w:p w14:paraId="2B78C5B6" w14:textId="7074E188" w:rsidR="004E452E" w:rsidRPr="001A2C02" w:rsidRDefault="002767BD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F5550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3251EF">
      <w:rPr>
        <w:rFonts w:ascii="Times New Roman" w:hAnsi="Times New Roman" w:cs="Times New Roman"/>
        <w:szCs w:val="24"/>
      </w:rPr>
      <w:t>2</w:t>
    </w:r>
  </w:p>
  <w:p w14:paraId="5345ADA9" w14:textId="78E277B8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3251EF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3251EF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E584203"/>
    <w:multiLevelType w:val="multilevel"/>
    <w:tmpl w:val="5ADC06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erry Carrera">
    <w15:presenceInfo w15:providerId="None" w15:userId="Terry Carre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446AB"/>
    <w:rsid w:val="000B1B6A"/>
    <w:rsid w:val="000B2802"/>
    <w:rsid w:val="001435A3"/>
    <w:rsid w:val="001834C7"/>
    <w:rsid w:val="001A2C02"/>
    <w:rsid w:val="001B7C3F"/>
    <w:rsid w:val="002046B8"/>
    <w:rsid w:val="0023113E"/>
    <w:rsid w:val="0026111E"/>
    <w:rsid w:val="00275377"/>
    <w:rsid w:val="002767BD"/>
    <w:rsid w:val="002A7B9E"/>
    <w:rsid w:val="002D7108"/>
    <w:rsid w:val="003251EF"/>
    <w:rsid w:val="00360E75"/>
    <w:rsid w:val="00371E5B"/>
    <w:rsid w:val="004E452E"/>
    <w:rsid w:val="00592FBC"/>
    <w:rsid w:val="005A0D13"/>
    <w:rsid w:val="005A4F28"/>
    <w:rsid w:val="006C5DDB"/>
    <w:rsid w:val="006D2A69"/>
    <w:rsid w:val="00763FE8"/>
    <w:rsid w:val="00770CD7"/>
    <w:rsid w:val="008B74F9"/>
    <w:rsid w:val="008C3E62"/>
    <w:rsid w:val="0090225D"/>
    <w:rsid w:val="00AB23DD"/>
    <w:rsid w:val="00AE7C3B"/>
    <w:rsid w:val="00B17E6C"/>
    <w:rsid w:val="00B276A0"/>
    <w:rsid w:val="00B53BA6"/>
    <w:rsid w:val="00B672FC"/>
    <w:rsid w:val="00BD03C7"/>
    <w:rsid w:val="00C20F7C"/>
    <w:rsid w:val="00C3659B"/>
    <w:rsid w:val="00CB3050"/>
    <w:rsid w:val="00D16F33"/>
    <w:rsid w:val="00D20F40"/>
    <w:rsid w:val="00D5455F"/>
    <w:rsid w:val="00DB0844"/>
    <w:rsid w:val="00DF7483"/>
    <w:rsid w:val="00E13D5E"/>
    <w:rsid w:val="00E55CAF"/>
    <w:rsid w:val="00F12788"/>
    <w:rsid w:val="00F212DB"/>
    <w:rsid w:val="00FC3E9A"/>
    <w:rsid w:val="00FE172E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2CCA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251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2A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A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A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A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A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A69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20F7C"/>
  </w:style>
  <w:style w:type="character" w:customStyle="1" w:styleId="Heading3Char">
    <w:name w:val="Heading 3 Char"/>
    <w:basedOn w:val="DefaultParagraphFont"/>
    <w:link w:val="Heading3"/>
    <w:uiPriority w:val="9"/>
    <w:rsid w:val="003251E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2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2020-08-10T16:56:00Z</cp:lastPrinted>
  <dcterms:created xsi:type="dcterms:W3CDTF">2021-08-21T16:16:00Z</dcterms:created>
  <dcterms:modified xsi:type="dcterms:W3CDTF">2021-08-21T16:16:00Z</dcterms:modified>
</cp:coreProperties>
</file>